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157A8" w14:textId="39F2F8E4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37B3D">
        <w:rPr>
          <w:rFonts w:ascii="Arial" w:hAnsi="Arial" w:cs="Arial"/>
          <w:b/>
          <w:sz w:val="20"/>
          <w:u w:val="single"/>
        </w:rPr>
        <w:t xml:space="preserve">Příloha </w:t>
      </w:r>
    </w:p>
    <w:p w14:paraId="20A01FDC" w14:textId="77777777" w:rsidR="00737B3D" w:rsidRDefault="00737B3D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D8CB85A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bookmarkStart w:id="0" w:name="_Hlk518307782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0A8912F7" w14:textId="2F5A61F3" w:rsidR="00BF5752" w:rsidRDefault="00BA4CBE" w:rsidP="0017131E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36067C">
        <w:rPr>
          <w:rFonts w:ascii="Arial" w:hAnsi="Arial" w:cs="Arial"/>
          <w:b/>
          <w:sz w:val="20"/>
        </w:rPr>
        <w:t xml:space="preserve"> 4x4</w:t>
      </w:r>
      <w:r w:rsidR="009B2DE8">
        <w:rPr>
          <w:rFonts w:ascii="Arial" w:hAnsi="Arial" w:cs="Arial"/>
          <w:b/>
          <w:sz w:val="20"/>
        </w:rPr>
        <w:t xml:space="preserve"> tř</w:t>
      </w:r>
      <w:r w:rsidR="005B1E12">
        <w:rPr>
          <w:rFonts w:ascii="Arial" w:hAnsi="Arial" w:cs="Arial"/>
          <w:b/>
          <w:sz w:val="20"/>
        </w:rPr>
        <w:t>imístná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B76D52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47A93F08" w14:textId="7D8C3DEC" w:rsidR="009A3B7E" w:rsidRDefault="009A3B7E" w:rsidP="009A3B7E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0830757B" w14:textId="77777777" w:rsidR="00D738A9" w:rsidRDefault="00D738A9" w:rsidP="009A3B7E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0F48D2CD" w14:textId="77777777" w:rsidR="00D738A9" w:rsidRDefault="00D738A9" w:rsidP="00D738A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42E403AD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6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1543"/>
        <w:gridCol w:w="1023"/>
        <w:gridCol w:w="2071"/>
      </w:tblGrid>
      <w:tr w:rsidR="009657EA" w:rsidRPr="009657EA" w14:paraId="5B84B1F1" w14:textId="77777777" w:rsidTr="00CE5C0E">
        <w:trPr>
          <w:trHeight w:val="861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6DE1A8" w14:textId="5922B23D" w:rsidR="009657EA" w:rsidRPr="009657EA" w:rsidRDefault="006163C9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76D3C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A67844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60AACA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91322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652275" w:rsidRPr="009657EA" w14:paraId="467568C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AB4AFD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769F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5 000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79C5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B4366" w14:textId="3A9DFC4D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6134635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142B55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4039B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B16D8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82587" w14:textId="59E4D702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6EC3635C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1D3DC65" w14:textId="4C6BDE70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AD5B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5FB8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FB51A" w14:textId="3B195B0B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0AFC812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C7B41C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5816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D6C1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8ACDD" w14:textId="56C67D60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319C705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F3EACC" w14:textId="77777777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352F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30382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A5F07" w14:textId="17C4B78D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784FCB0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8EFA3F" w14:textId="3CAFFC08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Využitelný objem nákladového prostoru - základní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31CA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5 500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FD60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B0307" w14:textId="70C2505F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1C388DA2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2CC12F" w14:textId="77777777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 xml:space="preserve">Světlá výška </w:t>
            </w:r>
            <w:r w:rsidRPr="00BF68FA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BF68FA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  <w:p w14:paraId="57FBE271" w14:textId="46648BC8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AF5FE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C158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28016" w14:textId="69923688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E5C0E" w:rsidRPr="009657EA" w14:paraId="0A557C6B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09E37D3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bookmarkStart w:id="1" w:name="_Hlk518307837"/>
            <w:r w:rsidRPr="00BF68FA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0676E" w14:textId="2668ED42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45291">
              <w:rPr>
                <w:rFonts w:ascii="Arial" w:hAnsi="Arial" w:cs="Arial"/>
                <w:color w:val="000000"/>
                <w:sz w:val="20"/>
              </w:rPr>
              <w:t xml:space="preserve">min. 3 </w:t>
            </w:r>
            <w:r w:rsidR="00491E62">
              <w:rPr>
                <w:rFonts w:ascii="Arial" w:hAnsi="Arial" w:cs="Arial"/>
                <w:color w:val="000000"/>
                <w:sz w:val="20"/>
              </w:rPr>
              <w:t>0</w:t>
            </w:r>
            <w:r w:rsidRPr="0094529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AF4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CA868" w14:textId="66A9E307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8F7313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92D829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B54B7" w14:textId="3442D939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45291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491E62"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DD6AF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1C81F" w14:textId="1E77678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bookmarkEnd w:id="1"/>
      <w:tr w:rsidR="00CE5C0E" w:rsidRPr="009657EA" w14:paraId="39C7D8B9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E27F0A9" w14:textId="6BEDBE3F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8499B" w14:textId="7513C43A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del w:id="2" w:author="Kotolanová, Nicola" w:date="2022-12-07T10:42:00Z">
              <w:r w:rsidDel="00615638">
                <w:rPr>
                  <w:rFonts w:ascii="Arial" w:hAnsi="Arial" w:cs="Arial"/>
                  <w:color w:val="000000"/>
                  <w:sz w:val="20"/>
                </w:rPr>
                <w:delText>4x4</w:delText>
              </w:r>
            </w:del>
            <w:ins w:id="3" w:author="Kotolanová, Nicola" w:date="2022-12-07T10:42:00Z">
              <w:r w:rsidR="00615638">
                <w:rPr>
                  <w:rFonts w:ascii="Arial" w:hAnsi="Arial" w:cs="Arial"/>
                  <w:color w:val="000000"/>
                  <w:sz w:val="20"/>
                </w:rPr>
                <w:t xml:space="preserve"> 4x2</w:t>
              </w:r>
            </w:ins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C7A59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EADA2" w14:textId="65CA58D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6E671B08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2D205E0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845F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8AD8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B34D9" w14:textId="1EBE101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4CCF0CE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84F693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411D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 9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6E099A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D0D91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50D0" w14:textId="7C7AE9E2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4AA8E0E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3010B4" w14:textId="436822A2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Výkon motoru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DA819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6B7B4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22817" w14:textId="126B8C86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2A99E7B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479FB62" w14:textId="73E8783A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Převodovka </w:t>
            </w:r>
            <w:r w:rsidR="00754D37">
              <w:rPr>
                <w:rFonts w:ascii="Arial" w:hAnsi="Arial" w:cs="Arial"/>
                <w:sz w:val="20"/>
              </w:rPr>
              <w:t>automatická</w:t>
            </w:r>
            <w:r w:rsidR="00491E62">
              <w:rPr>
                <w:rFonts w:ascii="Arial" w:hAnsi="Arial" w:cs="Arial"/>
                <w:sz w:val="20"/>
              </w:rPr>
              <w:t xml:space="preserve"> nebo manuální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ADD884" w14:textId="0A967F11" w:rsidR="00CE5C0E" w:rsidRPr="00AB6190" w:rsidRDefault="00754D37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E172" w14:textId="4A95704A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0B3AD" w14:textId="253BDB69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7DA63C6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031BC15" w14:textId="2FF9652F" w:rsidR="00CE5C0E" w:rsidRPr="009845E8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9845E8">
              <w:rPr>
                <w:rFonts w:ascii="Arial" w:hAnsi="Arial" w:cs="Arial"/>
                <w:sz w:val="20"/>
              </w:rPr>
              <w:t xml:space="preserve">Uzávěrka </w:t>
            </w:r>
            <w:del w:id="4" w:author="Kotolanová, Nicola" w:date="2022-12-07T10:43:00Z">
              <w:r w:rsidRPr="009845E8" w:rsidDel="00C83F20">
                <w:rPr>
                  <w:rFonts w:ascii="Arial" w:hAnsi="Arial" w:cs="Arial"/>
                  <w:sz w:val="20"/>
                </w:rPr>
                <w:delText>diferenciálu přední a zadní nápravy, přední elektronická, zadní mechanická</w:delText>
              </w:r>
            </w:del>
            <w:ins w:id="5" w:author="Kotolanová, Nicola" w:date="2022-12-07T10:43:00Z">
              <w:r w:rsidR="00C83F20">
                <w:rPr>
                  <w:rFonts w:ascii="Arial" w:hAnsi="Arial" w:cs="Arial"/>
                  <w:sz w:val="20"/>
                </w:rPr>
                <w:t xml:space="preserve"> </w:t>
              </w:r>
              <w:r w:rsidR="0040345E">
                <w:rPr>
                  <w:rFonts w:ascii="Arial" w:hAnsi="Arial" w:cs="Arial"/>
                  <w:sz w:val="20"/>
                </w:rPr>
                <w:t xml:space="preserve">přední nápravy </w:t>
              </w:r>
              <w:r w:rsidR="00C83F20">
                <w:rPr>
                  <w:rFonts w:ascii="Arial" w:hAnsi="Arial" w:cs="Arial"/>
                  <w:sz w:val="20"/>
                </w:rPr>
                <w:t xml:space="preserve">elektronická </w:t>
              </w:r>
            </w:ins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0964F2" w14:textId="77777777" w:rsidR="00CE5C0E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2605E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E8CA" w14:textId="045D18D9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55BF1AE5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0328D55" w14:textId="77777777" w:rsidR="00CE5C0E" w:rsidRPr="00AB6190" w:rsidRDefault="00CE5C0E" w:rsidP="00CE5C0E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Přední nájezdový úhel </w:t>
            </w:r>
            <w:r>
              <w:rPr>
                <w:rFonts w:ascii="Arial" w:hAnsi="Arial" w:cs="Arial"/>
                <w:sz w:val="20"/>
              </w:rPr>
              <w:t>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4A6A7" w14:textId="77777777" w:rsidR="00CE5C0E" w:rsidRPr="00AB6190" w:rsidRDefault="00CE5C0E" w:rsidP="00CE5C0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A5E62" w14:textId="77777777" w:rsidR="00CE5C0E" w:rsidRPr="00AB6190" w:rsidRDefault="00CE5C0E" w:rsidP="00CE5C0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3D06A" w14:textId="028EFE2C" w:rsidR="00CE5C0E" w:rsidRPr="0022153C" w:rsidRDefault="00CE5C0E" w:rsidP="00CE5C0E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1160812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7995C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4333EA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B7B84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E32D3" w14:textId="42B9A072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01089E4B" w14:textId="77777777" w:rsidTr="00CE5C0E">
        <w:trPr>
          <w:trHeight w:val="401"/>
          <w:jc w:val="center"/>
        </w:trPr>
        <w:tc>
          <w:tcPr>
            <w:tcW w:w="26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766FF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471675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>13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6DD4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34A5E" w14:textId="664D13AD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65C5059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F6C1E66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71CAD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7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3E8B9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3CCD0" w14:textId="35F8B1A9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48328F12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74CE12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25C4F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C1F62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CE6E3" w14:textId="20C463C2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66947D1E" w14:textId="77777777" w:rsidTr="00CE5C0E">
        <w:trPr>
          <w:trHeight w:val="5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6A78213" w14:textId="00A5CAFF" w:rsidR="00CE5C0E" w:rsidRPr="00AB6190" w:rsidRDefault="00A46EA9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="00CE5C0E" w:rsidRPr="00AB6190">
              <w:rPr>
                <w:rFonts w:ascii="Arial" w:hAnsi="Arial" w:cs="Arial"/>
                <w:sz w:val="20"/>
              </w:rPr>
              <w:t xml:space="preserve"> </w:t>
            </w:r>
            <w:r w:rsidR="00CE5C0E">
              <w:rPr>
                <w:rFonts w:ascii="Arial" w:hAnsi="Arial" w:cs="Arial"/>
                <w:sz w:val="20"/>
              </w:rPr>
              <w:t xml:space="preserve">min. </w:t>
            </w:r>
            <w:r w:rsidR="00CE5C0E" w:rsidRPr="000D23C7">
              <w:rPr>
                <w:rFonts w:ascii="Arial" w:hAnsi="Arial" w:cs="Arial"/>
                <w:sz w:val="20"/>
              </w:rPr>
              <w:t>16"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5F940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81118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4C7DE" w14:textId="2933C845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C545B" w:rsidRPr="009657EA" w14:paraId="5ADDA308" w14:textId="77777777" w:rsidTr="00CE5C0E">
        <w:trPr>
          <w:trHeight w:val="416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990D032" w14:textId="77777777" w:rsidR="008C545B" w:rsidRPr="00AB6190" w:rsidRDefault="008C545B" w:rsidP="008C545B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D23C7">
              <w:rPr>
                <w:rFonts w:ascii="Arial" w:hAnsi="Arial" w:cs="Arial"/>
                <w:sz w:val="20"/>
              </w:rPr>
              <w:t>Přepážka v nákladovém prostoru v horní polovině průhledná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E099A">
              <w:rPr>
                <w:rFonts w:ascii="Arial" w:hAnsi="Arial" w:cs="Arial"/>
                <w:sz w:val="20"/>
              </w:rPr>
              <w:t>(prosklená)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0085F" w14:textId="77777777" w:rsidR="008C545B" w:rsidRPr="00AB6190" w:rsidDel="00AB6190" w:rsidRDefault="008C545B" w:rsidP="008C54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E082A" w14:textId="77777777" w:rsidR="008C545B" w:rsidRPr="00AB6190" w:rsidRDefault="008C545B" w:rsidP="008C54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C2394" w14:textId="3C3BE4A2" w:rsidR="008C545B" w:rsidRPr="0022153C" w:rsidRDefault="00CE5C0E" w:rsidP="008C54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6190" w:rsidRPr="009657EA" w14:paraId="29F91102" w14:textId="77777777" w:rsidTr="00CE5C0E">
        <w:trPr>
          <w:trHeight w:val="51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3C44194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46BD0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8C202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7B074" w14:textId="0CAA0518" w:rsidR="00AB6190" w:rsidRPr="0022153C" w:rsidRDefault="00CE5C0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73A18" w:rsidRPr="0022153C" w14:paraId="0521EA10" w14:textId="77777777" w:rsidTr="00CE5C0E">
        <w:trPr>
          <w:trHeight w:val="51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30E3C69" w14:textId="77777777" w:rsidR="00773A18" w:rsidRPr="0022153C" w:rsidRDefault="00AF2E8D" w:rsidP="00773A1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07B4F" w14:textId="77777777" w:rsidR="00773A18" w:rsidRPr="0022153C" w:rsidRDefault="00773A18" w:rsidP="00773A1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76682" w14:textId="77777777" w:rsidR="00773A18" w:rsidRPr="0022153C" w:rsidRDefault="00773A18" w:rsidP="00773A1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456C7" w14:textId="789013F1" w:rsidR="00773A18" w:rsidRPr="0022153C" w:rsidRDefault="00CE5C0E" w:rsidP="00773A18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657EA" w:rsidRPr="009657EA" w14:paraId="7D7B0E0F" w14:textId="77777777" w:rsidTr="00CE5C0E">
        <w:trPr>
          <w:trHeight w:val="861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1D0C28" w14:textId="1626A81D" w:rsidR="009657EA" w:rsidRPr="009657EA" w:rsidRDefault="00864CEE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6811AD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0D23C7" w:rsidRPr="009657EA" w14:paraId="630BEEA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D7568C" w14:textId="77777777" w:rsidR="000D23C7" w:rsidRPr="000D23C7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12 V elektrická zásuvka v kabině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37DE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38D72F0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CE6C0E" w14:textId="77777777" w:rsidR="00E46D29" w:rsidRPr="000D23C7" w:rsidRDefault="00E46D29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2x klíč s dálkovým ovládáním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43F90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44ABD1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3531AF" w14:textId="77777777" w:rsidR="000D23C7" w:rsidRPr="00FA2C37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A2C37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DB3E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262B1EC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4577A5" w14:textId="77777777" w:rsidR="00E46D29" w:rsidRPr="0022153C" w:rsidRDefault="00FE2656" w:rsidP="00945291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Pevné okno vpředu vpravo a bez bočního okna vzadu vpravo</w:t>
            </w:r>
            <w:r w:rsidR="00945291">
              <w:rPr>
                <w:rFonts w:ascii="Arial" w:hAnsi="Arial" w:cs="Arial"/>
                <w:color w:val="000000"/>
                <w:sz w:val="20"/>
              </w:rPr>
              <w:t>.</w:t>
            </w:r>
            <w:r w:rsidR="00945291" w:rsidRPr="000D23C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945291">
              <w:rPr>
                <w:rFonts w:ascii="Arial" w:hAnsi="Arial" w:cs="Arial"/>
                <w:color w:val="000000"/>
                <w:sz w:val="20"/>
              </w:rPr>
              <w:t>Bez bočního okna vpředu vlevo</w:t>
            </w:r>
            <w:r w:rsidR="00945291" w:rsidRPr="000D23C7">
              <w:rPr>
                <w:rFonts w:ascii="Arial" w:hAnsi="Arial" w:cs="Arial"/>
                <w:color w:val="000000"/>
                <w:sz w:val="20"/>
              </w:rPr>
              <w:t xml:space="preserve"> a bez bočního okna </w:t>
            </w:r>
            <w:r w:rsidR="00945291">
              <w:rPr>
                <w:rFonts w:ascii="Arial" w:hAnsi="Arial" w:cs="Arial"/>
                <w:color w:val="000000"/>
                <w:sz w:val="20"/>
              </w:rPr>
              <w:t>vzadu vlevo (přepravní prostor)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BCFAD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F0AB7" w:rsidRPr="009657EA" w14:paraId="7141843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4886BE" w14:textId="77777777" w:rsidR="005F0AB7" w:rsidRPr="0022153C" w:rsidRDefault="005F0AB7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Boční a hlavové airbagy pro řidiče a spolujezdce s vypínáním airbagu spolujezdce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607AD" w14:textId="77777777" w:rsidR="005F0AB7" w:rsidRPr="003C1008" w:rsidRDefault="005F0AB7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4589C68A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790784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Centrální zamykání s dálkovým ovládáním</w:t>
            </w:r>
            <w:r w:rsidR="00773A18" w:rsidRPr="0022153C">
              <w:rPr>
                <w:rFonts w:ascii="Arial" w:hAnsi="Arial" w:cs="Arial"/>
                <w:color w:val="000000"/>
                <w:sz w:val="20"/>
              </w:rPr>
              <w:t xml:space="preserve"> s možností uzamčení zevnitř</w:t>
            </w:r>
            <w:r w:rsidRPr="0022153C">
              <w:rPr>
                <w:rFonts w:ascii="Arial" w:hAnsi="Arial" w:cs="Arial"/>
                <w:color w:val="000000"/>
                <w:sz w:val="20"/>
              </w:rPr>
              <w:t>, alarmem</w:t>
            </w:r>
            <w:r w:rsidR="00773A18" w:rsidRPr="0022153C">
              <w:rPr>
                <w:rFonts w:ascii="Arial" w:hAnsi="Arial" w:cs="Arial"/>
                <w:color w:val="000000"/>
                <w:sz w:val="20"/>
              </w:rPr>
              <w:t xml:space="preserve"> s hlídáním vnitřního prostoru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4A51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CF85504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92700D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8D58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DD236B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E25198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1793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563A9C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8931C3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03A4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231092A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762E28" w14:textId="77777777" w:rsidR="00E46D29" w:rsidRPr="0022153C" w:rsidRDefault="00E46D29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AB11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17F7F996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D6E496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Klimatizace</w:t>
            </w:r>
            <w:r w:rsidR="005751C4"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391D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F0AB7" w:rsidRPr="009657EA" w14:paraId="5057E1B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2EA01F" w14:textId="77777777" w:rsidR="005F0AB7" w:rsidRPr="0022153C" w:rsidRDefault="005F0AB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Kontrola zapnu</w:t>
            </w:r>
            <w:r w:rsidR="006E44F0" w:rsidRPr="0022153C">
              <w:rPr>
                <w:rFonts w:ascii="Arial" w:hAnsi="Arial" w:cs="Arial"/>
                <w:color w:val="000000"/>
                <w:sz w:val="20"/>
              </w:rPr>
              <w:t>tí bezpečnostního pásu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19AAE" w14:textId="77777777" w:rsidR="005F0AB7" w:rsidRPr="003C1008" w:rsidRDefault="006E099A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7899062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7C42BD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Kotoučové brzdy na všech kolech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2B24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765145F1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8DEC99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Mlhové světlomety s přisvěcováním do zatáčky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68BF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6B516E6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6F53799" w14:textId="77777777" w:rsidR="00E46D29" w:rsidRPr="0022153C" w:rsidRDefault="00E46D29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Nástupní schůdek v kabině a prostoru pro cestující/nákladovém prostoru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2A49A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2AA287E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044F30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Ochranný kryt spodku motoru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B715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6D84805" w14:textId="77777777" w:rsidTr="00CE5C0E">
        <w:trPr>
          <w:trHeight w:val="300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43A844" w14:textId="387A4645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1744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39D95F6D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4FCA1F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ED18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10BD25F8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2EAACB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Polovysoké obložení bočních stěn z tvrdých desek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118E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A02BE3C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66431B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3C7F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18E3ED7C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648E56E" w14:textId="77777777" w:rsidR="00E46D29" w:rsidRPr="0022153C" w:rsidRDefault="00E46D29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67A70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12EA0741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1A7CDE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Rezervní kolo ocelové (plnohodnotné)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5426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40945B1D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250D19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5751C4">
              <w:rPr>
                <w:rFonts w:ascii="Arial" w:hAnsi="Arial" w:cs="Arial"/>
                <w:color w:val="000000"/>
                <w:sz w:val="20"/>
              </w:rPr>
              <w:t xml:space="preserve">Sedadlo spolujezdce </w:t>
            </w:r>
            <w:r w:rsidR="00122295" w:rsidRPr="005751C4">
              <w:rPr>
                <w:rFonts w:ascii="Arial" w:hAnsi="Arial" w:cs="Arial"/>
                <w:color w:val="000000"/>
                <w:sz w:val="20"/>
              </w:rPr>
              <w:t>–</w:t>
            </w:r>
            <w:r w:rsidRPr="005751C4">
              <w:rPr>
                <w:rFonts w:ascii="Arial" w:hAnsi="Arial" w:cs="Arial"/>
                <w:color w:val="000000"/>
                <w:sz w:val="20"/>
              </w:rPr>
              <w:t xml:space="preserve"> dvojsedadlo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52AC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75098E0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783E15" w14:textId="77777777" w:rsidR="000D23C7" w:rsidRPr="0022153C" w:rsidRDefault="00945291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Posilovač řízení</w:t>
            </w:r>
            <w:r w:rsidR="000D23C7" w:rsidRPr="0022153C">
              <w:rPr>
                <w:rFonts w:ascii="Arial" w:hAnsi="Arial" w:cs="Arial"/>
                <w:color w:val="000000"/>
                <w:sz w:val="20"/>
              </w:rPr>
              <w:t xml:space="preserve"> s výškově a sklonově nastavitelným volantem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573D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85F7AF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BB98F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Tažné oko vpředu a vzadu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49D7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313D62B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FE63D3" w14:textId="65CC6E69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Tažné zařízení - napevno </w:t>
            </w:r>
            <w:r w:rsidRPr="00825622">
              <w:rPr>
                <w:rFonts w:ascii="Arial" w:hAnsi="Arial" w:cs="Arial"/>
                <w:color w:val="000000"/>
                <w:sz w:val="20"/>
              </w:rPr>
              <w:t xml:space="preserve">namontované (nebržděný </w:t>
            </w:r>
            <w:r w:rsidR="0055263C" w:rsidRPr="00825622">
              <w:rPr>
                <w:rFonts w:ascii="Arial" w:hAnsi="Arial" w:cs="Arial"/>
                <w:color w:val="000000"/>
                <w:sz w:val="20"/>
              </w:rPr>
              <w:t xml:space="preserve">přívěs zatížení </w:t>
            </w:r>
            <w:r w:rsidR="00945291" w:rsidRPr="00825622">
              <w:rPr>
                <w:rFonts w:ascii="Arial" w:hAnsi="Arial" w:cs="Arial"/>
                <w:color w:val="000000"/>
                <w:sz w:val="20"/>
              </w:rPr>
              <w:t>74</w:t>
            </w:r>
            <w:r w:rsidRPr="00825622">
              <w:rPr>
                <w:rFonts w:ascii="Arial" w:hAnsi="Arial" w:cs="Arial"/>
                <w:color w:val="000000"/>
                <w:sz w:val="20"/>
              </w:rPr>
              <w:t>0</w:t>
            </w:r>
            <w:r w:rsidR="00B84030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825622">
              <w:rPr>
                <w:rFonts w:ascii="Arial" w:hAnsi="Arial" w:cs="Arial"/>
                <w:color w:val="000000"/>
                <w:sz w:val="20"/>
              </w:rPr>
              <w:t xml:space="preserve">kg, bržděný </w:t>
            </w:r>
            <w:r w:rsidR="0055263C" w:rsidRPr="00825622">
              <w:rPr>
                <w:rFonts w:ascii="Arial" w:hAnsi="Arial" w:cs="Arial"/>
                <w:color w:val="000000"/>
                <w:sz w:val="20"/>
              </w:rPr>
              <w:t xml:space="preserve">přívěs zatížení </w:t>
            </w:r>
            <w:r w:rsidR="00945291" w:rsidRPr="00825622">
              <w:rPr>
                <w:rFonts w:ascii="Arial" w:hAnsi="Arial" w:cs="Arial"/>
                <w:color w:val="000000"/>
                <w:sz w:val="20"/>
              </w:rPr>
              <w:t>21</w:t>
            </w:r>
            <w:r w:rsidRPr="00825622">
              <w:rPr>
                <w:rFonts w:ascii="Arial" w:hAnsi="Arial" w:cs="Arial"/>
                <w:color w:val="000000"/>
                <w:sz w:val="20"/>
              </w:rPr>
              <w:t>00</w:t>
            </w:r>
            <w:r w:rsidR="0001240D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825622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71A9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F0AB7" w:rsidRPr="009657EA" w14:paraId="5491D628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B001BB6" w14:textId="77777777" w:rsidR="005F0AB7" w:rsidRPr="0022153C" w:rsidRDefault="005F0AB7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CECF" w14:textId="77777777" w:rsidR="005F0AB7" w:rsidRPr="003C1008" w:rsidRDefault="005F0AB7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21BC785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D19937" w14:textId="77777777" w:rsidR="00E46D29" w:rsidRPr="0022153C" w:rsidRDefault="00E46D29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Úchytná oka v podlaze nákladového prostoru: 6 ok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FC744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FD8474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604B3C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2326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FF1DD79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733BD98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Vnitřní stropní osvětlení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56A6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C237423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CA2327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Vyhřívání sedadla pro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371DA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3A2B63C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0817740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opěrky hlavy: kabina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8A9EA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26D412A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9FA72E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sedadlo řidiče s bederní opěrkou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5A0A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1EA1106E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0DCE637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Zadní křídlové dveře </w:t>
            </w:r>
            <w:r w:rsidR="00945291">
              <w:rPr>
                <w:rFonts w:ascii="Arial" w:hAnsi="Arial" w:cs="Arial"/>
                <w:color w:val="000000"/>
                <w:sz w:val="20"/>
              </w:rPr>
              <w:t>prosklené,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vyhřívané, vnitřní zpětné zrcátko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89962" w14:textId="77777777" w:rsidR="000D23C7" w:rsidRPr="003C1008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497F85E4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4001EE9" w14:textId="77777777" w:rsidR="000D23C7" w:rsidRPr="000D23C7" w:rsidRDefault="00945291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stěrač</w:t>
            </w:r>
            <w:r w:rsidR="000D23C7" w:rsidRPr="000D23C7">
              <w:rPr>
                <w:rFonts w:ascii="Arial" w:hAnsi="Arial" w:cs="Arial"/>
                <w:color w:val="000000"/>
                <w:sz w:val="20"/>
              </w:rPr>
              <w:t>: stěrač na zadních dveřích s ostřikovačem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870B" w14:textId="77777777" w:rsidR="000D23C7" w:rsidRPr="003C1008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6D7746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404DF3" w14:textId="77777777" w:rsidR="000D23C7" w:rsidRPr="000D23C7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Zatmavená okna v přepravním prostoru fólií 80</w:t>
            </w:r>
            <w:r w:rsidRPr="00FE2656">
              <w:rPr>
                <w:rFonts w:ascii="Arial" w:hAnsi="Arial" w:cs="Arial"/>
                <w:color w:val="000000"/>
                <w:sz w:val="20"/>
              </w:rPr>
              <w:t>%</w:t>
            </w:r>
            <w:r w:rsidR="0022153C" w:rsidRPr="00FE2656">
              <w:rPr>
                <w:rFonts w:ascii="Arial" w:hAnsi="Arial" w:cs="Arial"/>
                <w:color w:val="000000"/>
                <w:sz w:val="20"/>
              </w:rPr>
              <w:t xml:space="preserve"> (zatmavení nemusí pocházet z originálního příslušenství výrobce, bude-li splňovat atest</w:t>
            </w:r>
            <w:r w:rsidR="002B6D67" w:rsidRPr="00FE2656">
              <w:rPr>
                <w:rFonts w:ascii="Arial" w:hAnsi="Arial" w:cs="Arial"/>
                <w:color w:val="000000"/>
                <w:sz w:val="20"/>
              </w:rPr>
              <w:t xml:space="preserve"> dle platné legislativy</w:t>
            </w:r>
            <w:r w:rsidR="0022153C" w:rsidRPr="00FE2656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401E" w14:textId="77777777" w:rsidR="000D23C7" w:rsidRPr="003C1008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67E9ECF3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2993B0F" w14:textId="77777777" w:rsidR="000D23C7" w:rsidRPr="000D23C7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 xml:space="preserve">Zvýšená kapacita baterie a zesílený alternátor na </w:t>
            </w:r>
            <w:r w:rsidRPr="00945291">
              <w:rPr>
                <w:rFonts w:ascii="Arial" w:hAnsi="Arial" w:cs="Arial"/>
                <w:color w:val="000000"/>
                <w:sz w:val="20"/>
              </w:rPr>
              <w:t>180</w:t>
            </w:r>
            <w:r w:rsidR="0055263C" w:rsidRPr="00945291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945291">
              <w:rPr>
                <w:rFonts w:ascii="Arial" w:hAnsi="Arial" w:cs="Arial"/>
                <w:color w:val="000000"/>
                <w:sz w:val="20"/>
              </w:rPr>
              <w:t>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654D" w14:textId="77777777" w:rsidR="000D23C7" w:rsidRPr="003C1008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54407ED" w14:textId="43EAA566" w:rsidR="00A1036E" w:rsidRDefault="00A1036E" w:rsidP="00864CEE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5007F" w14:textId="77777777" w:rsidR="00B061E1" w:rsidRDefault="00B061E1">
      <w:pPr>
        <w:spacing w:after="0"/>
      </w:pPr>
      <w:r>
        <w:separator/>
      </w:r>
    </w:p>
  </w:endnote>
  <w:endnote w:type="continuationSeparator" w:id="0">
    <w:p w14:paraId="11B6FE71" w14:textId="77777777" w:rsidR="00B061E1" w:rsidRDefault="00B061E1">
      <w:pPr>
        <w:spacing w:after="0"/>
      </w:pPr>
      <w:r>
        <w:continuationSeparator/>
      </w:r>
    </w:p>
  </w:endnote>
  <w:endnote w:type="continuationNotice" w:id="1">
    <w:p w14:paraId="18C60FE4" w14:textId="77777777" w:rsidR="004B5FA4" w:rsidRDefault="004B5F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DDFA" w14:textId="77777777" w:rsidR="000B0867" w:rsidRDefault="0040345E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2CBF558F">
        <v:line id="Line 2" o:spid="_x0000_s2050" style="position:absolute;z-index:251658241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D86238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D86238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D86238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FE68" w14:textId="77777777" w:rsidR="000B0867" w:rsidRDefault="00D86238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25622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C285" w14:textId="77777777" w:rsidR="000B0867" w:rsidRDefault="0040345E">
    <w:pPr>
      <w:pStyle w:val="Zpat"/>
    </w:pPr>
    <w:r>
      <w:rPr>
        <w:noProof/>
      </w:rPr>
      <w:pict w14:anchorId="434207BF">
        <v:line id="Line 1" o:spid="_x0000_s2049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BD719" w14:textId="77777777" w:rsidR="00B061E1" w:rsidRDefault="00B061E1">
      <w:pPr>
        <w:spacing w:after="0"/>
      </w:pPr>
      <w:r>
        <w:separator/>
      </w:r>
    </w:p>
  </w:footnote>
  <w:footnote w:type="continuationSeparator" w:id="0">
    <w:p w14:paraId="373BCCC4" w14:textId="77777777" w:rsidR="00B061E1" w:rsidRDefault="00B061E1">
      <w:pPr>
        <w:spacing w:after="0"/>
      </w:pPr>
      <w:r>
        <w:continuationSeparator/>
      </w:r>
    </w:p>
  </w:footnote>
  <w:footnote w:type="continuationNotice" w:id="1">
    <w:p w14:paraId="0ED6960D" w14:textId="77777777" w:rsidR="004B5FA4" w:rsidRDefault="004B5FA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1F40072B" w14:textId="77777777">
      <w:trPr>
        <w:cantSplit/>
        <w:trHeight w:val="360"/>
      </w:trPr>
      <w:tc>
        <w:tcPr>
          <w:tcW w:w="1418" w:type="dxa"/>
        </w:tcPr>
        <w:p w14:paraId="18CA5E4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69033A5" w14:textId="77777777" w:rsidR="000B0867" w:rsidRDefault="004B5FA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945291" w:rsidRPr="00945291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051A16F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945291" w:rsidRPr="00945291">
              <w:rPr>
                <w:u w:val="single"/>
              </w:rPr>
              <w:t>srpen 2017</w:t>
            </w:r>
          </w:fldSimple>
          <w:fldSimple w:instr=" KEYWORDS  \* MERGEFORMAT ">
            <w:r w:rsidR="00945291">
              <w:t>červenec 2017</w:t>
            </w:r>
          </w:fldSimple>
        </w:p>
      </w:tc>
      <w:tc>
        <w:tcPr>
          <w:tcW w:w="1701" w:type="dxa"/>
        </w:tcPr>
        <w:p w14:paraId="54EFA2EC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084A237C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765FBC28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3AE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21E359FC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9FFE1C1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8846E59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240D"/>
    <w:rsid w:val="0001483A"/>
    <w:rsid w:val="00014AEB"/>
    <w:rsid w:val="00036C48"/>
    <w:rsid w:val="000610BE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D23C7"/>
    <w:rsid w:val="000D2E57"/>
    <w:rsid w:val="000D3BAF"/>
    <w:rsid w:val="000E094F"/>
    <w:rsid w:val="000E4875"/>
    <w:rsid w:val="000E57D4"/>
    <w:rsid w:val="000E7DFB"/>
    <w:rsid w:val="000F00FE"/>
    <w:rsid w:val="00104490"/>
    <w:rsid w:val="00106F57"/>
    <w:rsid w:val="00107BD7"/>
    <w:rsid w:val="00117DF8"/>
    <w:rsid w:val="00117FE6"/>
    <w:rsid w:val="00122295"/>
    <w:rsid w:val="00124F44"/>
    <w:rsid w:val="0012591F"/>
    <w:rsid w:val="0013123E"/>
    <w:rsid w:val="001402BE"/>
    <w:rsid w:val="001504F0"/>
    <w:rsid w:val="00154C52"/>
    <w:rsid w:val="001635F3"/>
    <w:rsid w:val="00163C32"/>
    <w:rsid w:val="00164143"/>
    <w:rsid w:val="00167E08"/>
    <w:rsid w:val="00167FE9"/>
    <w:rsid w:val="0017131E"/>
    <w:rsid w:val="00177614"/>
    <w:rsid w:val="0018023C"/>
    <w:rsid w:val="0019025B"/>
    <w:rsid w:val="00193866"/>
    <w:rsid w:val="001962D8"/>
    <w:rsid w:val="001A11F8"/>
    <w:rsid w:val="001A197D"/>
    <w:rsid w:val="001A285B"/>
    <w:rsid w:val="001A4DB0"/>
    <w:rsid w:val="001B7025"/>
    <w:rsid w:val="001C1510"/>
    <w:rsid w:val="001C4923"/>
    <w:rsid w:val="001C5F6D"/>
    <w:rsid w:val="001C782D"/>
    <w:rsid w:val="001D0AD0"/>
    <w:rsid w:val="001E7079"/>
    <w:rsid w:val="001F28CE"/>
    <w:rsid w:val="001F5EFA"/>
    <w:rsid w:val="001F6FAF"/>
    <w:rsid w:val="001F7362"/>
    <w:rsid w:val="00203176"/>
    <w:rsid w:val="0022153C"/>
    <w:rsid w:val="002442E9"/>
    <w:rsid w:val="00246E5D"/>
    <w:rsid w:val="00256B16"/>
    <w:rsid w:val="0026270F"/>
    <w:rsid w:val="00266986"/>
    <w:rsid w:val="00273C77"/>
    <w:rsid w:val="00285BDC"/>
    <w:rsid w:val="00287610"/>
    <w:rsid w:val="00293992"/>
    <w:rsid w:val="002971B9"/>
    <w:rsid w:val="002A0111"/>
    <w:rsid w:val="002A16A2"/>
    <w:rsid w:val="002B43E2"/>
    <w:rsid w:val="002B55F4"/>
    <w:rsid w:val="002B6D67"/>
    <w:rsid w:val="002C06F2"/>
    <w:rsid w:val="002C1149"/>
    <w:rsid w:val="002C4242"/>
    <w:rsid w:val="002C5251"/>
    <w:rsid w:val="003044CC"/>
    <w:rsid w:val="003053C0"/>
    <w:rsid w:val="00306747"/>
    <w:rsid w:val="00312371"/>
    <w:rsid w:val="003131DC"/>
    <w:rsid w:val="00315350"/>
    <w:rsid w:val="00316698"/>
    <w:rsid w:val="0032280B"/>
    <w:rsid w:val="00324B33"/>
    <w:rsid w:val="003325CC"/>
    <w:rsid w:val="00332663"/>
    <w:rsid w:val="00333CE6"/>
    <w:rsid w:val="00341046"/>
    <w:rsid w:val="00347934"/>
    <w:rsid w:val="0036067C"/>
    <w:rsid w:val="00362E82"/>
    <w:rsid w:val="00364915"/>
    <w:rsid w:val="00367BF4"/>
    <w:rsid w:val="00375CD0"/>
    <w:rsid w:val="00375F95"/>
    <w:rsid w:val="003827FC"/>
    <w:rsid w:val="00393C2C"/>
    <w:rsid w:val="003A73C9"/>
    <w:rsid w:val="003A74C0"/>
    <w:rsid w:val="003B1F18"/>
    <w:rsid w:val="003B7AF8"/>
    <w:rsid w:val="003C15C5"/>
    <w:rsid w:val="003C4DBD"/>
    <w:rsid w:val="003C719B"/>
    <w:rsid w:val="003D1239"/>
    <w:rsid w:val="003D2949"/>
    <w:rsid w:val="003D2D2F"/>
    <w:rsid w:val="003E226E"/>
    <w:rsid w:val="003F3E06"/>
    <w:rsid w:val="00400EC5"/>
    <w:rsid w:val="0040345E"/>
    <w:rsid w:val="00404460"/>
    <w:rsid w:val="004074DC"/>
    <w:rsid w:val="004148B4"/>
    <w:rsid w:val="004158DA"/>
    <w:rsid w:val="00416283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1E62"/>
    <w:rsid w:val="00492F50"/>
    <w:rsid w:val="00497E5D"/>
    <w:rsid w:val="004B18AD"/>
    <w:rsid w:val="004B5FA4"/>
    <w:rsid w:val="004B6705"/>
    <w:rsid w:val="004C4F45"/>
    <w:rsid w:val="004D465C"/>
    <w:rsid w:val="004D4674"/>
    <w:rsid w:val="004D70E4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263C"/>
    <w:rsid w:val="005565E1"/>
    <w:rsid w:val="00556BCE"/>
    <w:rsid w:val="00557AE7"/>
    <w:rsid w:val="005670B0"/>
    <w:rsid w:val="005751C4"/>
    <w:rsid w:val="00576242"/>
    <w:rsid w:val="005829F4"/>
    <w:rsid w:val="0058561D"/>
    <w:rsid w:val="00586BE9"/>
    <w:rsid w:val="00595D11"/>
    <w:rsid w:val="005962EE"/>
    <w:rsid w:val="005A1AA0"/>
    <w:rsid w:val="005B1E12"/>
    <w:rsid w:val="005C20CD"/>
    <w:rsid w:val="005C3F9E"/>
    <w:rsid w:val="005C4112"/>
    <w:rsid w:val="005E3B4F"/>
    <w:rsid w:val="005F0AB7"/>
    <w:rsid w:val="005F50E0"/>
    <w:rsid w:val="00600384"/>
    <w:rsid w:val="00610538"/>
    <w:rsid w:val="00610E9C"/>
    <w:rsid w:val="0061248E"/>
    <w:rsid w:val="00615638"/>
    <w:rsid w:val="006163C9"/>
    <w:rsid w:val="0062314C"/>
    <w:rsid w:val="00642AF3"/>
    <w:rsid w:val="00652275"/>
    <w:rsid w:val="006563B9"/>
    <w:rsid w:val="00660007"/>
    <w:rsid w:val="00673AE4"/>
    <w:rsid w:val="00674BA5"/>
    <w:rsid w:val="00674E39"/>
    <w:rsid w:val="006752D2"/>
    <w:rsid w:val="00693810"/>
    <w:rsid w:val="006A6361"/>
    <w:rsid w:val="006B5EDE"/>
    <w:rsid w:val="006C09A7"/>
    <w:rsid w:val="006C4298"/>
    <w:rsid w:val="006E099A"/>
    <w:rsid w:val="006E2661"/>
    <w:rsid w:val="006E44F0"/>
    <w:rsid w:val="006E691A"/>
    <w:rsid w:val="006F3CC9"/>
    <w:rsid w:val="00701B06"/>
    <w:rsid w:val="00723992"/>
    <w:rsid w:val="00723BC4"/>
    <w:rsid w:val="00731375"/>
    <w:rsid w:val="007332D0"/>
    <w:rsid w:val="0073672D"/>
    <w:rsid w:val="00737B3D"/>
    <w:rsid w:val="00737F3F"/>
    <w:rsid w:val="00740FE5"/>
    <w:rsid w:val="00741FC3"/>
    <w:rsid w:val="007469BB"/>
    <w:rsid w:val="007473A3"/>
    <w:rsid w:val="00747AB8"/>
    <w:rsid w:val="007515B1"/>
    <w:rsid w:val="0075268F"/>
    <w:rsid w:val="00753E00"/>
    <w:rsid w:val="00754D37"/>
    <w:rsid w:val="00754F35"/>
    <w:rsid w:val="00771D90"/>
    <w:rsid w:val="00773A18"/>
    <w:rsid w:val="007757F1"/>
    <w:rsid w:val="007908D8"/>
    <w:rsid w:val="0079790A"/>
    <w:rsid w:val="007B344D"/>
    <w:rsid w:val="007B6052"/>
    <w:rsid w:val="007C0046"/>
    <w:rsid w:val="007D257B"/>
    <w:rsid w:val="007D4FC6"/>
    <w:rsid w:val="007D7991"/>
    <w:rsid w:val="007F1354"/>
    <w:rsid w:val="007F14CC"/>
    <w:rsid w:val="007F3E56"/>
    <w:rsid w:val="007F6D43"/>
    <w:rsid w:val="0081196A"/>
    <w:rsid w:val="0081710A"/>
    <w:rsid w:val="00817557"/>
    <w:rsid w:val="00825622"/>
    <w:rsid w:val="008317B0"/>
    <w:rsid w:val="00833588"/>
    <w:rsid w:val="008342F1"/>
    <w:rsid w:val="00835315"/>
    <w:rsid w:val="008368E1"/>
    <w:rsid w:val="00855DD6"/>
    <w:rsid w:val="0086298E"/>
    <w:rsid w:val="00864C15"/>
    <w:rsid w:val="00864CEE"/>
    <w:rsid w:val="0086622B"/>
    <w:rsid w:val="00870D58"/>
    <w:rsid w:val="008719A8"/>
    <w:rsid w:val="008735F4"/>
    <w:rsid w:val="00873942"/>
    <w:rsid w:val="008777D2"/>
    <w:rsid w:val="00894365"/>
    <w:rsid w:val="008A0003"/>
    <w:rsid w:val="008B5EB1"/>
    <w:rsid w:val="008C545B"/>
    <w:rsid w:val="008D0485"/>
    <w:rsid w:val="008D1470"/>
    <w:rsid w:val="008D2DAC"/>
    <w:rsid w:val="008D363C"/>
    <w:rsid w:val="008D3C63"/>
    <w:rsid w:val="008E3046"/>
    <w:rsid w:val="00901960"/>
    <w:rsid w:val="009039FF"/>
    <w:rsid w:val="009049A9"/>
    <w:rsid w:val="00913229"/>
    <w:rsid w:val="009167F0"/>
    <w:rsid w:val="009201F5"/>
    <w:rsid w:val="009212AD"/>
    <w:rsid w:val="00923416"/>
    <w:rsid w:val="00930F36"/>
    <w:rsid w:val="009345C7"/>
    <w:rsid w:val="00940CBE"/>
    <w:rsid w:val="009422BD"/>
    <w:rsid w:val="00944B34"/>
    <w:rsid w:val="00945291"/>
    <w:rsid w:val="00951531"/>
    <w:rsid w:val="00951F8E"/>
    <w:rsid w:val="00957712"/>
    <w:rsid w:val="009657EA"/>
    <w:rsid w:val="00965C97"/>
    <w:rsid w:val="00966849"/>
    <w:rsid w:val="00966DCB"/>
    <w:rsid w:val="00971DE8"/>
    <w:rsid w:val="009807DF"/>
    <w:rsid w:val="00980D57"/>
    <w:rsid w:val="00983937"/>
    <w:rsid w:val="009845E8"/>
    <w:rsid w:val="00994DAE"/>
    <w:rsid w:val="009A01AA"/>
    <w:rsid w:val="009A19BB"/>
    <w:rsid w:val="009A1A82"/>
    <w:rsid w:val="009A3B7E"/>
    <w:rsid w:val="009B2DE8"/>
    <w:rsid w:val="009C3144"/>
    <w:rsid w:val="009C5920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4CED"/>
    <w:rsid w:val="00A170B7"/>
    <w:rsid w:val="00A2117A"/>
    <w:rsid w:val="00A46EA9"/>
    <w:rsid w:val="00A60117"/>
    <w:rsid w:val="00A61A0D"/>
    <w:rsid w:val="00A678C6"/>
    <w:rsid w:val="00A713B8"/>
    <w:rsid w:val="00A74BD8"/>
    <w:rsid w:val="00A84A29"/>
    <w:rsid w:val="00A91851"/>
    <w:rsid w:val="00A95710"/>
    <w:rsid w:val="00A96521"/>
    <w:rsid w:val="00A96F4C"/>
    <w:rsid w:val="00A96F9A"/>
    <w:rsid w:val="00AA2707"/>
    <w:rsid w:val="00AA7636"/>
    <w:rsid w:val="00AB3FFE"/>
    <w:rsid w:val="00AB476B"/>
    <w:rsid w:val="00AB6190"/>
    <w:rsid w:val="00AD0C0C"/>
    <w:rsid w:val="00AD5669"/>
    <w:rsid w:val="00AD7A4C"/>
    <w:rsid w:val="00AE390D"/>
    <w:rsid w:val="00AE7BE5"/>
    <w:rsid w:val="00AF2E8D"/>
    <w:rsid w:val="00AF3885"/>
    <w:rsid w:val="00B00CF1"/>
    <w:rsid w:val="00B061E1"/>
    <w:rsid w:val="00B21AAF"/>
    <w:rsid w:val="00B22588"/>
    <w:rsid w:val="00B2754E"/>
    <w:rsid w:val="00B276DA"/>
    <w:rsid w:val="00B33266"/>
    <w:rsid w:val="00B3496C"/>
    <w:rsid w:val="00B35502"/>
    <w:rsid w:val="00B3722B"/>
    <w:rsid w:val="00B410F3"/>
    <w:rsid w:val="00B42766"/>
    <w:rsid w:val="00B451F9"/>
    <w:rsid w:val="00B5007C"/>
    <w:rsid w:val="00B66C05"/>
    <w:rsid w:val="00B76D52"/>
    <w:rsid w:val="00B84030"/>
    <w:rsid w:val="00B87C4E"/>
    <w:rsid w:val="00B90D32"/>
    <w:rsid w:val="00B922A1"/>
    <w:rsid w:val="00B93A77"/>
    <w:rsid w:val="00B965F6"/>
    <w:rsid w:val="00BA4CBE"/>
    <w:rsid w:val="00BA561A"/>
    <w:rsid w:val="00BA5A3D"/>
    <w:rsid w:val="00BB20EA"/>
    <w:rsid w:val="00BD2CF9"/>
    <w:rsid w:val="00BE24CD"/>
    <w:rsid w:val="00BF5752"/>
    <w:rsid w:val="00BF68FA"/>
    <w:rsid w:val="00C04E77"/>
    <w:rsid w:val="00C17E52"/>
    <w:rsid w:val="00C23FCA"/>
    <w:rsid w:val="00C24FA1"/>
    <w:rsid w:val="00C32E09"/>
    <w:rsid w:val="00C4542D"/>
    <w:rsid w:val="00C63366"/>
    <w:rsid w:val="00C66A16"/>
    <w:rsid w:val="00C80840"/>
    <w:rsid w:val="00C83F20"/>
    <w:rsid w:val="00C8424A"/>
    <w:rsid w:val="00C97FC3"/>
    <w:rsid w:val="00CA75D9"/>
    <w:rsid w:val="00CC4C06"/>
    <w:rsid w:val="00CD057E"/>
    <w:rsid w:val="00CD2B49"/>
    <w:rsid w:val="00CE0B8F"/>
    <w:rsid w:val="00CE2EEB"/>
    <w:rsid w:val="00CE4666"/>
    <w:rsid w:val="00CE5C0E"/>
    <w:rsid w:val="00D00DDD"/>
    <w:rsid w:val="00D1397E"/>
    <w:rsid w:val="00D1784F"/>
    <w:rsid w:val="00D2176A"/>
    <w:rsid w:val="00D30B29"/>
    <w:rsid w:val="00D32D99"/>
    <w:rsid w:val="00D4785C"/>
    <w:rsid w:val="00D633C5"/>
    <w:rsid w:val="00D6699E"/>
    <w:rsid w:val="00D738A9"/>
    <w:rsid w:val="00D832E9"/>
    <w:rsid w:val="00D84A84"/>
    <w:rsid w:val="00D86238"/>
    <w:rsid w:val="00D9469E"/>
    <w:rsid w:val="00D97EE9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3167D"/>
    <w:rsid w:val="00E4346A"/>
    <w:rsid w:val="00E46B76"/>
    <w:rsid w:val="00E46D29"/>
    <w:rsid w:val="00E47FED"/>
    <w:rsid w:val="00E52190"/>
    <w:rsid w:val="00E62C09"/>
    <w:rsid w:val="00E6533F"/>
    <w:rsid w:val="00E66A21"/>
    <w:rsid w:val="00E73648"/>
    <w:rsid w:val="00E73DFE"/>
    <w:rsid w:val="00E762F4"/>
    <w:rsid w:val="00EA4D0A"/>
    <w:rsid w:val="00EB3CC5"/>
    <w:rsid w:val="00EC577E"/>
    <w:rsid w:val="00ED1AC5"/>
    <w:rsid w:val="00EF7B8D"/>
    <w:rsid w:val="00F00D7E"/>
    <w:rsid w:val="00F0456D"/>
    <w:rsid w:val="00F15BC6"/>
    <w:rsid w:val="00F15C66"/>
    <w:rsid w:val="00F26DF9"/>
    <w:rsid w:val="00F27B5E"/>
    <w:rsid w:val="00F44460"/>
    <w:rsid w:val="00F707BE"/>
    <w:rsid w:val="00F7626C"/>
    <w:rsid w:val="00F76DCC"/>
    <w:rsid w:val="00F8216C"/>
    <w:rsid w:val="00F93C72"/>
    <w:rsid w:val="00FA2C37"/>
    <w:rsid w:val="00FA5911"/>
    <w:rsid w:val="00FB42DE"/>
    <w:rsid w:val="00FB5264"/>
    <w:rsid w:val="00FB6906"/>
    <w:rsid w:val="00FB76E5"/>
    <w:rsid w:val="00FC0DED"/>
    <w:rsid w:val="00FC1026"/>
    <w:rsid w:val="00FD3160"/>
    <w:rsid w:val="00FE2656"/>
    <w:rsid w:val="00FE276A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64D4BB1"/>
  <w15:docId w15:val="{6844263E-D659-4E96-A0AB-A670CDDB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416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923416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23416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23416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923416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923416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923416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23416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23416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923416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923416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923416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923416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923416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923416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923416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923416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923416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923416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923416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923416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923416"/>
    <w:rPr>
      <w:sz w:val="16"/>
    </w:rPr>
  </w:style>
  <w:style w:type="paragraph" w:styleId="Textkomente">
    <w:name w:val="annotation text"/>
    <w:basedOn w:val="Normln"/>
    <w:link w:val="TextkomenteChar"/>
    <w:semiHidden/>
    <w:rsid w:val="00923416"/>
    <w:rPr>
      <w:rFonts w:ascii="Arial" w:hAnsi="Arial"/>
    </w:rPr>
  </w:style>
  <w:style w:type="paragraph" w:styleId="Seznam">
    <w:name w:val="List"/>
    <w:basedOn w:val="Normln"/>
    <w:rsid w:val="00923416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923416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923416"/>
  </w:style>
  <w:style w:type="character" w:styleId="Hypertextovodkaz">
    <w:name w:val="Hyperlink"/>
    <w:rsid w:val="00923416"/>
    <w:rPr>
      <w:color w:val="0000FF"/>
      <w:u w:val="single"/>
    </w:rPr>
  </w:style>
  <w:style w:type="paragraph" w:styleId="Zkladntextodsazen3">
    <w:name w:val="Body Text Indent 3"/>
    <w:basedOn w:val="Normln"/>
    <w:rsid w:val="00923416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923416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923416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923416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D982-309D-46AA-8727-54BDEC5234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81</TotalTime>
  <Pages>2</Pages>
  <Words>634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41</cp:revision>
  <cp:lastPrinted>2021-11-09T09:22:00Z</cp:lastPrinted>
  <dcterms:created xsi:type="dcterms:W3CDTF">2018-09-07T07:18:00Z</dcterms:created>
  <dcterms:modified xsi:type="dcterms:W3CDTF">2022-12-07T09:43:00Z</dcterms:modified>
  <cp:category>srpen 2017</cp:category>
</cp:coreProperties>
</file>